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7A6DE939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 xml:space="preserve">ríloha č. </w:t>
      </w:r>
      <w:r w:rsidR="00AB1E2D">
        <w:rPr>
          <w:rFonts w:ascii="Times New Roman" w:hAnsi="Times New Roman"/>
          <w:bCs/>
          <w:i/>
          <w:sz w:val="20"/>
          <w:szCs w:val="20"/>
          <w:lang w:val="sk-SK"/>
        </w:rPr>
        <w:t>4</w:t>
      </w:r>
    </w:p>
    <w:p w14:paraId="5ECBAE33" w14:textId="348BB42E" w:rsidR="004C4BCE" w:rsidRPr="001944A3" w:rsidRDefault="00A93034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>
        <w:rPr>
          <w:rFonts w:asciiTheme="minorHAnsi" w:hAnsiTheme="minorHAnsi" w:cstheme="minorHAnsi"/>
          <w:b/>
          <w:bCs/>
          <w:sz w:val="24"/>
          <w:lang w:val="sk-SK"/>
        </w:rPr>
        <w:t xml:space="preserve">Záznam o vykonaní </w:t>
      </w:r>
      <w:r w:rsidR="004C4BCE" w:rsidRPr="001944A3">
        <w:rPr>
          <w:rFonts w:asciiTheme="minorHAnsi" w:hAnsiTheme="minorHAnsi" w:cstheme="minorHAnsi"/>
          <w:b/>
          <w:bCs/>
          <w:sz w:val="24"/>
          <w:lang w:val="sk-SK"/>
        </w:rPr>
        <w:t>prieskumu trhu</w:t>
      </w:r>
      <w:r w:rsidR="00987B86">
        <w:rPr>
          <w:rStyle w:val="Odkaznapoznmkupodiarou"/>
          <w:rFonts w:cstheme="minorHAnsi"/>
          <w:b/>
          <w:bCs/>
          <w:lang w:val="sk-SK"/>
        </w:rPr>
        <w:footnoteReference w:id="2"/>
      </w:r>
    </w:p>
    <w:p w14:paraId="02583EBA" w14:textId="77777777" w:rsidR="001128E8" w:rsidRDefault="001128E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Arial Narrow" w:hAnsi="Arial Narrow"/>
          <w:i/>
          <w:sz w:val="20"/>
          <w:szCs w:val="20"/>
        </w:rPr>
      </w:pPr>
    </w:p>
    <w:p w14:paraId="0E6B1886" w14:textId="77777777" w:rsidR="001128E8" w:rsidRPr="006505FF" w:rsidRDefault="001128E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Theme="majorHAnsi" w:hAnsiTheme="majorHAnsi" w:cstheme="majorHAnsi"/>
          <w:i/>
          <w:sz w:val="20"/>
          <w:szCs w:val="20"/>
        </w:rPr>
      </w:pPr>
    </w:p>
    <w:p w14:paraId="15E43C54" w14:textId="7C79A49F" w:rsidR="00B00348" w:rsidRPr="006505FF" w:rsidRDefault="007D18B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6505FF">
        <w:rPr>
          <w:rFonts w:asciiTheme="majorHAnsi" w:hAnsiTheme="majorHAnsi" w:cstheme="majorHAnsi"/>
          <w:i/>
          <w:sz w:val="20"/>
          <w:szCs w:val="20"/>
        </w:rPr>
        <w:t>Vykonaný prieskum</w:t>
      </w:r>
      <w:r w:rsidR="00346AC3">
        <w:rPr>
          <w:rStyle w:val="Odkaznapoznmkupodiarou"/>
          <w:rFonts w:cstheme="majorHAnsi"/>
          <w:i/>
          <w:szCs w:val="20"/>
        </w:rPr>
        <w:footnoteReference w:id="3"/>
      </w:r>
      <w:r w:rsidRPr="006505FF">
        <w:rPr>
          <w:rFonts w:asciiTheme="majorHAnsi" w:hAnsiTheme="majorHAnsi" w:cstheme="majorHAnsi"/>
          <w:i/>
          <w:sz w:val="20"/>
          <w:szCs w:val="20"/>
        </w:rPr>
        <w:t xml:space="preserve"> nie je prieskumom trhu podľa zákona o VO. Slúži ako nevyhnutná podpora pre prvotné posúdenie hospodárnosti a efektívnosti výdavkov stanovených v rozpočte projektu.</w:t>
      </w:r>
    </w:p>
    <w:p w14:paraId="07E31CEB" w14:textId="77777777" w:rsidR="00CC19D7" w:rsidRDefault="00CC19D7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Arial Narrow" w:hAnsi="Arial Narrow"/>
          <w:i/>
          <w:sz w:val="20"/>
          <w:szCs w:val="20"/>
        </w:rPr>
      </w:pPr>
    </w:p>
    <w:p w14:paraId="46E6C992" w14:textId="77777777" w:rsidR="004C4BCE" w:rsidRPr="00241E6E" w:rsidRDefault="004C4BCE" w:rsidP="00520F53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ECFC739" w14:textId="146434A4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</w:t>
      </w:r>
      <w:r w:rsidR="007D18B8">
        <w:rPr>
          <w:rFonts w:cs="Arial"/>
          <w:b/>
          <w:bCs/>
          <w:color w:val="000000"/>
          <w:szCs w:val="19"/>
          <w:lang w:val="sk-SK"/>
        </w:rPr>
        <w:t>žiadateľa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EB51716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Názov </w:t>
      </w:r>
      <w:r w:rsidR="007D18B8">
        <w:rPr>
          <w:rFonts w:cs="Arial"/>
          <w:b/>
          <w:bCs/>
          <w:color w:val="000000"/>
          <w:szCs w:val="19"/>
          <w:lang w:val="sk-SK"/>
        </w:rPr>
        <w:t>žiadateľa:</w:t>
      </w:r>
    </w:p>
    <w:p w14:paraId="63692FC3" w14:textId="77777777" w:rsidR="00225126" w:rsidRDefault="00225126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</w:p>
    <w:p w14:paraId="16789BE3" w14:textId="242D28D6" w:rsidR="004C4BCE" w:rsidRPr="00225126" w:rsidRDefault="00225126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225126">
        <w:rPr>
          <w:rFonts w:cs="Arial"/>
          <w:b/>
          <w:bCs/>
          <w:color w:val="000000"/>
          <w:szCs w:val="19"/>
          <w:lang w:val="sk-SK"/>
        </w:rPr>
        <w:t xml:space="preserve">Názov projektu: </w:t>
      </w:r>
    </w:p>
    <w:p w14:paraId="1B14E1EF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4D05D9C2" w14:textId="77777777" w:rsidR="008413C9" w:rsidRPr="001944A3" w:rsidRDefault="008413C9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5365D0C7" w14:textId="3F920586" w:rsidR="00A8729D" w:rsidDel="00CB2554" w:rsidRDefault="004C4BCE" w:rsidP="00B767B2">
      <w:pPr>
        <w:autoSpaceDE w:val="0"/>
        <w:autoSpaceDN w:val="0"/>
        <w:adjustRightInd w:val="0"/>
        <w:jc w:val="both"/>
        <w:rPr>
          <w:ins w:id="186" w:author="Anna Nosková" w:date="2017-01-17T10:55:00Z"/>
          <w:del w:id="187" w:author="Slavomír Gajarský" w:date="2017-02-03T11:29:00Z"/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 xml:space="preserve">2. </w:t>
      </w:r>
      <w:r w:rsidR="007D18B8">
        <w:rPr>
          <w:rFonts w:cs="Arial"/>
          <w:b/>
          <w:bCs/>
          <w:szCs w:val="19"/>
          <w:lang w:val="sk-SK"/>
        </w:rPr>
        <w:t>Špecifikácia predmetu prieskumu</w:t>
      </w:r>
      <w:ins w:id="188" w:author="Slavomír Gajarský" w:date="2017-02-03T11:29:00Z">
        <w:r w:rsidR="00CB2554">
          <w:rPr>
            <w:rStyle w:val="Odkaznapoznmkupodiarou"/>
            <w:rFonts w:cs="Arial"/>
            <w:b/>
            <w:bCs/>
            <w:szCs w:val="19"/>
            <w:lang w:val="sk-SK"/>
          </w:rPr>
          <w:footnoteReference w:id="4"/>
        </w:r>
      </w:ins>
      <w:r w:rsidR="007D18B8">
        <w:rPr>
          <w:rFonts w:cs="Arial"/>
          <w:b/>
          <w:bCs/>
          <w:szCs w:val="19"/>
          <w:lang w:val="sk-SK"/>
        </w:rPr>
        <w:t>:</w:t>
      </w:r>
      <w:ins w:id="190" w:author="Slavomír Gajarský" w:date="2017-01-19T14:20:00Z">
        <w:r w:rsidR="00B767B2">
          <w:rPr>
            <w:rFonts w:cs="Arial"/>
            <w:b/>
            <w:bCs/>
            <w:szCs w:val="19"/>
            <w:lang w:val="sk-SK"/>
          </w:rPr>
          <w:t xml:space="preserve"> </w:t>
        </w:r>
      </w:ins>
      <w:del w:id="191" w:author="Slavomír Gajarský" w:date="2017-01-19T14:20:00Z">
        <w:r w:rsidR="007D18B8" w:rsidDel="00B767B2">
          <w:rPr>
            <w:rFonts w:cs="Arial"/>
            <w:b/>
            <w:bCs/>
            <w:szCs w:val="19"/>
            <w:lang w:val="sk-SK"/>
          </w:rPr>
          <w:delText xml:space="preserve"> </w:delText>
        </w:r>
      </w:del>
      <w:del w:id="192" w:author="Slavomír Gajarský" w:date="2017-02-03T11:29:00Z">
        <w:r w:rsidRPr="001944A3" w:rsidDel="00CB2554">
          <w:rPr>
            <w:rFonts w:cs="Arial"/>
            <w:color w:val="000000"/>
            <w:szCs w:val="19"/>
            <w:lang w:val="sk-SK"/>
          </w:rPr>
          <w:delText>(</w:delText>
        </w:r>
      </w:del>
      <w:ins w:id="193" w:author="Anna Nosková" w:date="2017-01-17T10:42:00Z">
        <w:del w:id="194" w:author="Slavomír Gajarský" w:date="2017-02-03T11:29:00Z">
          <w:r w:rsidR="0064377F" w:rsidDel="00CB2554">
            <w:rPr>
              <w:rFonts w:cs="Arial"/>
              <w:color w:val="000000"/>
              <w:szCs w:val="19"/>
              <w:lang w:val="sk-SK"/>
            </w:rPr>
            <w:delText>zadefinovanie predmetu prieskumu musí byť v</w:delText>
          </w:r>
        </w:del>
      </w:ins>
      <w:ins w:id="195" w:author="Anna Nosková" w:date="2017-01-17T10:43:00Z">
        <w:del w:id="196" w:author="Slavomír Gajarský" w:date="2017-02-03T11:29:00Z">
          <w:r w:rsidR="0064377F" w:rsidDel="00CB2554">
            <w:rPr>
              <w:rFonts w:cs="Arial"/>
              <w:color w:val="000000"/>
              <w:szCs w:val="19"/>
              <w:lang w:val="sk-SK"/>
            </w:rPr>
            <w:delText> </w:delText>
          </w:r>
        </w:del>
      </w:ins>
      <w:ins w:id="197" w:author="Anna Nosková" w:date="2017-01-17T10:42:00Z">
        <w:del w:id="198" w:author="Slavomír Gajarský" w:date="2017-02-03T11:29:00Z">
          <w:r w:rsidR="0064377F" w:rsidDel="00CB2554">
            <w:rPr>
              <w:rFonts w:cs="Arial"/>
              <w:color w:val="000000"/>
              <w:szCs w:val="19"/>
              <w:lang w:val="sk-SK"/>
            </w:rPr>
            <w:delText xml:space="preserve">súlade </w:delText>
          </w:r>
        </w:del>
      </w:ins>
      <w:ins w:id="199" w:author="Anna Nosková" w:date="2017-01-17T10:43:00Z">
        <w:del w:id="200" w:author="Slavomír Gajarský" w:date="2017-02-03T11:29:00Z">
          <w:r w:rsidR="0064377F" w:rsidDel="00CB2554">
            <w:rPr>
              <w:rFonts w:cs="Arial"/>
              <w:color w:val="000000"/>
              <w:szCs w:val="19"/>
              <w:lang w:val="sk-SK"/>
            </w:rPr>
            <w:delText xml:space="preserve">s údajmi uvedenými v komentári </w:delText>
          </w:r>
          <w:r w:rsidR="00A8729D" w:rsidDel="00CB2554">
            <w:rPr>
              <w:rFonts w:cs="Arial"/>
              <w:color w:val="000000"/>
              <w:szCs w:val="19"/>
              <w:lang w:val="sk-SK"/>
            </w:rPr>
            <w:delText>relevantnej</w:delText>
          </w:r>
        </w:del>
      </w:ins>
      <w:ins w:id="201" w:author="Anna Nosková" w:date="2017-01-17T10:55:00Z">
        <w:del w:id="202" w:author="Slavomír Gajarský" w:date="2017-02-03T11:29:00Z">
          <w:r w:rsidR="00A8729D" w:rsidDel="00CB2554">
            <w:rPr>
              <w:rFonts w:cs="Arial"/>
              <w:color w:val="000000"/>
              <w:szCs w:val="19"/>
              <w:lang w:val="sk-SK"/>
            </w:rPr>
            <w:delText xml:space="preserve"> </w:delText>
          </w:r>
        </w:del>
      </w:ins>
      <w:ins w:id="203" w:author="Anna Nosková" w:date="2017-01-17T10:43:00Z">
        <w:del w:id="204" w:author="Slavomír Gajarský" w:date="2017-02-03T11:29:00Z">
          <w:r w:rsidR="0064377F" w:rsidDel="00CB2554">
            <w:rPr>
              <w:rFonts w:cs="Arial"/>
              <w:color w:val="000000"/>
              <w:szCs w:val="19"/>
              <w:lang w:val="sk-SK"/>
            </w:rPr>
            <w:delText>rozpočtovej položky</w:delText>
          </w:r>
        </w:del>
      </w:ins>
      <w:ins w:id="205" w:author="Anna Nosková" w:date="2017-01-17T10:44:00Z">
        <w:del w:id="206" w:author="Slavomír Gajarský" w:date="2017-02-03T11:29:00Z">
          <w:r w:rsidR="0064377F" w:rsidDel="00CB2554">
            <w:rPr>
              <w:rFonts w:cs="Arial"/>
              <w:color w:val="000000"/>
              <w:szCs w:val="19"/>
              <w:lang w:val="sk-SK"/>
            </w:rPr>
            <w:delText>/</w:delText>
          </w:r>
        </w:del>
      </w:ins>
      <w:ins w:id="207" w:author="Anna Nosková" w:date="2017-01-17T10:55:00Z">
        <w:del w:id="208" w:author="Slavomír Gajarský" w:date="2017-02-03T11:29:00Z">
          <w:r w:rsidR="00A8729D" w:rsidDel="00CB2554">
            <w:rPr>
              <w:rFonts w:cs="Arial"/>
              <w:color w:val="000000"/>
              <w:szCs w:val="19"/>
              <w:lang w:val="sk-SK"/>
            </w:rPr>
            <w:delText xml:space="preserve">relevantných </w:delText>
          </w:r>
        </w:del>
      </w:ins>
      <w:ins w:id="209" w:author="Anna Nosková" w:date="2017-01-17T10:44:00Z">
        <w:del w:id="210" w:author="Slavomír Gajarský" w:date="2017-02-03T11:29:00Z">
          <w:r w:rsidR="0064377F" w:rsidDel="00CB2554">
            <w:rPr>
              <w:rFonts w:cs="Arial"/>
              <w:color w:val="000000"/>
              <w:szCs w:val="19"/>
              <w:lang w:val="sk-SK"/>
            </w:rPr>
            <w:delText>rozpočtových položiek</w:delText>
          </w:r>
        </w:del>
      </w:ins>
      <w:ins w:id="211" w:author="Anna Nosková" w:date="2017-01-17T10:56:00Z">
        <w:del w:id="212" w:author="Slavomír Gajarský" w:date="2017-01-19T14:19:00Z">
          <w:r w:rsidR="00A8729D" w:rsidDel="00B767B2">
            <w:rPr>
              <w:rFonts w:cs="Arial"/>
              <w:color w:val="000000"/>
              <w:szCs w:val="19"/>
              <w:lang w:val="sk-SK"/>
            </w:rPr>
            <w:delText>;</w:delText>
          </w:r>
        </w:del>
        <w:del w:id="213" w:author="Slavomír Gajarský" w:date="2017-02-03T11:29:00Z">
          <w:r w:rsidR="00A8729D" w:rsidDel="00CB2554">
            <w:rPr>
              <w:rFonts w:cs="Arial"/>
              <w:color w:val="000000"/>
              <w:szCs w:val="19"/>
              <w:lang w:val="sk-SK"/>
            </w:rPr>
            <w:delText xml:space="preserve"> </w:delText>
          </w:r>
        </w:del>
      </w:ins>
      <w:ins w:id="214" w:author="Anna Nosková" w:date="2017-01-17T10:44:00Z">
        <w:del w:id="215" w:author="Slavomír Gajarský" w:date="2017-02-03T11:29:00Z">
          <w:r w:rsidR="0064377F" w:rsidDel="00CB2554">
            <w:rPr>
              <w:rFonts w:cs="Arial"/>
              <w:color w:val="000000"/>
              <w:szCs w:val="19"/>
              <w:lang w:val="sk-SK"/>
            </w:rPr>
            <w:delText xml:space="preserve"> </w:delText>
          </w:r>
        </w:del>
      </w:ins>
    </w:p>
    <w:p w14:paraId="6B5CF9CF" w14:textId="04074953" w:rsidR="004C4BCE" w:rsidRPr="001944A3" w:rsidRDefault="004C4BCE" w:rsidP="00F12602">
      <w:pPr>
        <w:autoSpaceDE w:val="0"/>
        <w:autoSpaceDN w:val="0"/>
        <w:adjustRightInd w:val="0"/>
        <w:jc w:val="both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predmet a názov </w:t>
      </w:r>
      <w:r w:rsidR="00AC71AF">
        <w:rPr>
          <w:rFonts w:cs="Arial"/>
          <w:color w:val="000000"/>
          <w:szCs w:val="19"/>
          <w:lang w:val="sk-SK"/>
        </w:rPr>
        <w:t xml:space="preserve">požadovaného tovaru/práce/služby, </w:t>
      </w:r>
      <w:r w:rsidRPr="001944A3">
        <w:rPr>
          <w:rFonts w:cs="Arial"/>
          <w:color w:val="000000"/>
          <w:szCs w:val="19"/>
          <w:lang w:val="sk-SK"/>
        </w:rPr>
        <w:t>stručný opis</w:t>
      </w:r>
      <w:r w:rsidR="00B771A6">
        <w:rPr>
          <w:rFonts w:cs="Arial"/>
          <w:color w:val="000000"/>
          <w:szCs w:val="19"/>
          <w:lang w:val="sk-SK"/>
        </w:rPr>
        <w:t xml:space="preserve"> – hlav</w:t>
      </w:r>
      <w:r w:rsidR="003B6291">
        <w:rPr>
          <w:rFonts w:cs="Arial"/>
          <w:color w:val="000000"/>
          <w:szCs w:val="19"/>
          <w:lang w:val="sk-SK"/>
        </w:rPr>
        <w:t>né charakterisitiky napr. param</w:t>
      </w:r>
      <w:r w:rsidR="00B771A6">
        <w:rPr>
          <w:rFonts w:cs="Arial"/>
          <w:color w:val="000000"/>
          <w:szCs w:val="19"/>
          <w:lang w:val="sk-SK"/>
        </w:rPr>
        <w:t>etre, kvantita</w:t>
      </w:r>
      <w:r w:rsidR="00AC71AF">
        <w:rPr>
          <w:rFonts w:cs="Arial"/>
          <w:color w:val="000000"/>
          <w:szCs w:val="19"/>
          <w:lang w:val="sk-SK"/>
        </w:rPr>
        <w:t>, termín dodania</w:t>
      </w:r>
      <w:r w:rsidR="00B771A6">
        <w:rPr>
          <w:rFonts w:cs="Arial"/>
          <w:color w:val="000000"/>
          <w:szCs w:val="19"/>
          <w:lang w:val="sk-SK"/>
        </w:rPr>
        <w:t xml:space="preserve"> a pod.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0B2C4068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6F2D43DC" w14:textId="35210A91" w:rsidR="00B41CD6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</w:t>
      </w:r>
      <w:ins w:id="216" w:author="Slavomír Gajarský" w:date="2017-02-06T12:44:00Z">
        <w:r w:rsidR="003704F9">
          <w:rPr>
            <w:rFonts w:cs="Arial"/>
            <w:b/>
            <w:szCs w:val="19"/>
            <w:lang w:val="sk-SK"/>
          </w:rPr>
          <w:t>Číslo a n</w:t>
        </w:r>
      </w:ins>
      <w:del w:id="217" w:author="Slavomír Gajarský" w:date="2017-02-06T12:44:00Z">
        <w:r w:rsidR="00504A2E" w:rsidDel="003704F9">
          <w:rPr>
            <w:rFonts w:cs="Arial"/>
            <w:b/>
            <w:szCs w:val="19"/>
            <w:lang w:val="sk-SK"/>
          </w:rPr>
          <w:delText>N</w:delText>
        </w:r>
      </w:del>
      <w:r w:rsidR="00504A2E">
        <w:rPr>
          <w:rFonts w:cs="Arial"/>
          <w:b/>
          <w:szCs w:val="19"/>
          <w:lang w:val="sk-SK"/>
        </w:rPr>
        <w:t>ázov položky/</w:t>
      </w:r>
      <w:r w:rsidR="008122FD">
        <w:rPr>
          <w:rFonts w:cs="Arial"/>
          <w:b/>
          <w:szCs w:val="19"/>
          <w:lang w:val="sk-SK"/>
        </w:rPr>
        <w:t xml:space="preserve">položiek a </w:t>
      </w:r>
      <w:r w:rsidR="00B41CD6">
        <w:rPr>
          <w:rFonts w:cs="Arial"/>
          <w:b/>
          <w:szCs w:val="19"/>
          <w:lang w:val="sk-SK"/>
        </w:rPr>
        <w:t>skupiny výdavku v rozpočte projektu, ku ktorej sa vzťahuje:</w:t>
      </w:r>
    </w:p>
    <w:p w14:paraId="736D7B38" w14:textId="77777777" w:rsidR="00B771A6" w:rsidRDefault="00B771A6" w:rsidP="004C4BCE">
      <w:pPr>
        <w:rPr>
          <w:rFonts w:cs="Arial"/>
          <w:b/>
          <w:szCs w:val="19"/>
          <w:lang w:val="sk-SK"/>
        </w:rPr>
      </w:pPr>
    </w:p>
    <w:p w14:paraId="3BAF7A32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4A1D03E3" w14:textId="57A756BD" w:rsidR="00B771A6" w:rsidRDefault="00B771A6" w:rsidP="004C4BCE">
      <w:pPr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>4. Spôsob vykonania prieskumu:</w:t>
      </w:r>
    </w:p>
    <w:p w14:paraId="0047885C" w14:textId="77777777" w:rsidR="00B41CD6" w:rsidRDefault="00B41CD6" w:rsidP="004C4BCE">
      <w:pPr>
        <w:rPr>
          <w:rFonts w:cs="Arial"/>
          <w:b/>
          <w:szCs w:val="19"/>
          <w:lang w:val="sk-SK"/>
        </w:rPr>
      </w:pPr>
    </w:p>
    <w:p w14:paraId="55EFB4A4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34705D16" w14:textId="3C01830A" w:rsidR="004C4BCE" w:rsidRPr="001944A3" w:rsidRDefault="0056545F" w:rsidP="004C4BCE">
      <w:pPr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 xml:space="preserve">5. </w:t>
      </w:r>
      <w:r w:rsidR="004C4BCE" w:rsidRPr="001944A3">
        <w:rPr>
          <w:rFonts w:cs="Arial"/>
          <w:b/>
          <w:szCs w:val="19"/>
          <w:lang w:val="sk-SK"/>
        </w:rPr>
        <w:t>Dátum vykonania prieskumu</w:t>
      </w:r>
      <w:r w:rsidR="00A22CE0">
        <w:rPr>
          <w:rStyle w:val="Odkaznapoznmkupodiarou"/>
          <w:rFonts w:cs="Arial"/>
          <w:b/>
          <w:szCs w:val="19"/>
          <w:lang w:val="sk-SK"/>
        </w:rPr>
        <w:footnoteReference w:id="5"/>
      </w:r>
      <w:r w:rsidR="004C4BCE" w:rsidRPr="001944A3">
        <w:rPr>
          <w:rFonts w:cs="Arial"/>
          <w:b/>
          <w:szCs w:val="19"/>
          <w:lang w:val="sk-SK"/>
        </w:rPr>
        <w:t xml:space="preserve">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67F1E7AB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3505BEEE" w14:textId="1B56A2D0" w:rsidR="004C4BCE" w:rsidRPr="001944A3" w:rsidRDefault="00830C9E" w:rsidP="004C4BCE">
      <w:pPr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>6</w:t>
      </w:r>
      <w:r w:rsidR="004C4BCE" w:rsidRPr="001944A3">
        <w:rPr>
          <w:rFonts w:cs="Arial"/>
          <w:b/>
          <w:szCs w:val="19"/>
          <w:lang w:val="sk-SK"/>
        </w:rPr>
        <w:t xml:space="preserve">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F694372" w14:textId="6496A581" w:rsidR="004C4BCE" w:rsidRPr="001128E8" w:rsidRDefault="002D177B" w:rsidP="001128E8">
      <w:pPr>
        <w:tabs>
          <w:tab w:val="left" w:pos="3855"/>
        </w:tabs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</w:p>
    <w:p w14:paraId="1F40AB62" w14:textId="366D1971" w:rsidR="004C4BCE" w:rsidRPr="00E1567B" w:rsidRDefault="001128E8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7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B41CD6">
        <w:rPr>
          <w:rFonts w:cs="Arial"/>
          <w:b/>
          <w:bCs/>
          <w:color w:val="000000"/>
          <w:szCs w:val="19"/>
          <w:lang w:val="sk-SK"/>
        </w:rPr>
        <w:t>Potenciálni</w:t>
      </w:r>
      <w:r w:rsidR="00830C9E">
        <w:rPr>
          <w:rFonts w:cs="Arial"/>
          <w:b/>
          <w:bCs/>
          <w:color w:val="000000"/>
          <w:szCs w:val="19"/>
          <w:lang w:val="sk-SK"/>
        </w:rPr>
        <w:t xml:space="preserve"> </w:t>
      </w:r>
      <w:r w:rsidR="00B41CD6">
        <w:rPr>
          <w:rFonts w:cs="Arial"/>
          <w:b/>
          <w:bCs/>
          <w:color w:val="000000"/>
          <w:szCs w:val="19"/>
          <w:lang w:val="sk-SK"/>
        </w:rPr>
        <w:t>dodávatelia</w:t>
      </w:r>
      <w:r w:rsidR="00602B47">
        <w:rPr>
          <w:rFonts w:cs="Arial"/>
          <w:b/>
          <w:bCs/>
          <w:color w:val="000000"/>
          <w:szCs w:val="19"/>
          <w:lang w:val="sk-SK"/>
        </w:rPr>
        <w:t>/</w:t>
      </w:r>
      <w:r w:rsidR="0056545F">
        <w:rPr>
          <w:rFonts w:cs="Arial"/>
          <w:b/>
          <w:bCs/>
          <w:color w:val="000000"/>
          <w:szCs w:val="19"/>
          <w:lang w:val="sk-SK"/>
        </w:rPr>
        <w:t>uchádzači</w:t>
      </w:r>
      <w:r w:rsidR="00D44FE7">
        <w:rPr>
          <w:rFonts w:cs="Arial"/>
          <w:b/>
          <w:bCs/>
          <w:color w:val="000000"/>
          <w:szCs w:val="19"/>
          <w:lang w:val="sk-SK"/>
        </w:rPr>
        <w:t>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7"/>
        <w:gridCol w:w="1701"/>
        <w:gridCol w:w="1701"/>
      </w:tblGrid>
      <w:tr w:rsidR="00D44FE7" w:rsidRPr="00241E6E" w14:paraId="2F5B521A" w14:textId="77777777" w:rsidTr="00203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5A6D2E0B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4677" w:type="dxa"/>
            <w:vAlign w:val="center"/>
          </w:tcPr>
          <w:p w14:paraId="03E01A12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F3D9B21" w14:textId="77D27F60" w:rsidR="00830C9E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Identifikačné údaje,</w:t>
            </w:r>
          </w:p>
          <w:p w14:paraId="4754E726" w14:textId="29765A6D" w:rsidR="00D44FE7" w:rsidRPr="00241E6E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napr. o</w:t>
            </w:r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bchodné meno a sídlo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alebo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miesto podnikania, webové sídlo, kontaktná osoba</w:t>
            </w:r>
          </w:p>
          <w:p w14:paraId="1F348901" w14:textId="616D894C" w:rsidR="00D44FE7" w:rsidRPr="00DE655F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(ak je relevantné)</w:t>
            </w:r>
          </w:p>
        </w:tc>
        <w:tc>
          <w:tcPr>
            <w:tcW w:w="1701" w:type="dxa"/>
          </w:tcPr>
          <w:p w14:paraId="3D78A9EE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44ADC89A" w14:textId="59AF0C5E" w:rsidR="00E43433" w:rsidRPr="00241E6E" w:rsidRDefault="00E43433" w:rsidP="00E4343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Celková cena 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v EUR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)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bez DPH</w:t>
            </w:r>
          </w:p>
          <w:p w14:paraId="1CEC3681" w14:textId="77777777" w:rsidR="00D44FE7" w:rsidRPr="00241E6E" w:rsidRDefault="00D44FE7" w:rsidP="00E43433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701" w:type="dxa"/>
          </w:tcPr>
          <w:p w14:paraId="2CF3ABCF" w14:textId="77777777" w:rsidR="00D44FE7" w:rsidRPr="00241E6E" w:rsidRDefault="00D44FE7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1117B42D" w:rsidR="00D44FE7" w:rsidRPr="00241E6E" w:rsidRDefault="00E43433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Celková cena 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v EUR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)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s DPH</w:t>
            </w:r>
          </w:p>
          <w:p w14:paraId="42ED9433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</w:tr>
      <w:tr w:rsidR="00D44FE7" w:rsidRPr="00241E6E" w14:paraId="175C5062" w14:textId="77777777" w:rsidTr="00203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5D6986A9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677" w:type="dxa"/>
          </w:tcPr>
          <w:p w14:paraId="345FEBB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5EE2C20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3C39FAEE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2AFFC0AF" w14:textId="77777777" w:rsidTr="00203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4B8483DC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677" w:type="dxa"/>
          </w:tcPr>
          <w:p w14:paraId="35C37AF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2751531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5ED486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DEE274D" w14:textId="77777777" w:rsidTr="00203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308FB9A4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677" w:type="dxa"/>
          </w:tcPr>
          <w:p w14:paraId="14D187AC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454E82B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6FF966EB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5996732" w14:textId="77777777" w:rsidTr="00203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61E1E255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lastRenderedPageBreak/>
              <w:t>...</w:t>
            </w:r>
          </w:p>
        </w:tc>
        <w:tc>
          <w:tcPr>
            <w:tcW w:w="4677" w:type="dxa"/>
          </w:tcPr>
          <w:p w14:paraId="31B4B99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D3F854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08E7F472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B165FB6" w14:textId="77777777" w:rsidR="001128E8" w:rsidRPr="001944A3" w:rsidRDefault="001128E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87CF22C" w14:textId="77777777" w:rsidR="00D923C2" w:rsidRDefault="00D923C2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C6330D1" w14:textId="77777777" w:rsidR="00D923C2" w:rsidRDefault="00D923C2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4F32C7F1" w14:textId="13A1658C" w:rsidR="0056545F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8</w:t>
      </w:r>
      <w:r w:rsidR="0056545F">
        <w:rPr>
          <w:rFonts w:cs="Arial"/>
          <w:b/>
          <w:bCs/>
          <w:szCs w:val="19"/>
          <w:lang w:val="sk-SK"/>
        </w:rPr>
        <w:t xml:space="preserve">. </w:t>
      </w:r>
      <w:r w:rsidR="000E530F">
        <w:rPr>
          <w:rFonts w:cs="Arial"/>
          <w:b/>
          <w:bCs/>
          <w:szCs w:val="19"/>
          <w:lang w:val="sk-SK"/>
        </w:rPr>
        <w:t xml:space="preserve"> </w:t>
      </w:r>
      <w:r w:rsidR="0056545F">
        <w:rPr>
          <w:rFonts w:cs="Arial"/>
          <w:b/>
          <w:bCs/>
          <w:szCs w:val="19"/>
          <w:lang w:val="sk-SK"/>
        </w:rPr>
        <w:t xml:space="preserve">Vyhodnotenie prieskumu: </w:t>
      </w:r>
    </w:p>
    <w:p w14:paraId="46518122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54676FB" w14:textId="77777777" w:rsidR="00B00348" w:rsidRDefault="00B0034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A2D3F2A" w14:textId="58428B81" w:rsidR="0056545F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9</w:t>
      </w:r>
      <w:r w:rsidR="0056545F">
        <w:rPr>
          <w:rFonts w:cs="Arial"/>
          <w:b/>
          <w:bCs/>
          <w:szCs w:val="19"/>
          <w:lang w:val="sk-SK"/>
        </w:rPr>
        <w:t xml:space="preserve">. Dátum vyhodnotenia prieskumu: </w:t>
      </w:r>
    </w:p>
    <w:p w14:paraId="44B5E78F" w14:textId="77777777" w:rsidR="00830C9E" w:rsidRDefault="00830C9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3FD3D26A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181296D" w14:textId="31C16867" w:rsidR="00830C9E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830C9E">
        <w:rPr>
          <w:rFonts w:cs="Arial"/>
          <w:b/>
          <w:bCs/>
          <w:szCs w:val="19"/>
          <w:lang w:val="sk-SK"/>
        </w:rPr>
        <w:t>. Zdôvodnenie výberu</w:t>
      </w:r>
      <w:r w:rsidR="00D923C2">
        <w:rPr>
          <w:rStyle w:val="Odkaznapoznmkupodiarou"/>
          <w:rFonts w:cs="Arial"/>
          <w:b/>
          <w:bCs/>
          <w:szCs w:val="19"/>
          <w:lang w:val="sk-SK"/>
        </w:rPr>
        <w:footnoteReference w:id="6"/>
      </w:r>
      <w:r w:rsidR="00830C9E">
        <w:rPr>
          <w:rFonts w:cs="Arial"/>
          <w:b/>
          <w:bCs/>
          <w:szCs w:val="19"/>
          <w:lang w:val="sk-SK"/>
        </w:rPr>
        <w:t xml:space="preserve">: </w:t>
      </w:r>
    </w:p>
    <w:p w14:paraId="1B4F30E9" w14:textId="77777777" w:rsidR="00B00348" w:rsidRDefault="00B0034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012A249" w14:textId="77777777" w:rsidR="00174A21" w:rsidRDefault="00174A21" w:rsidP="004C4BCE">
      <w:pPr>
        <w:rPr>
          <w:rFonts w:cs="Arial"/>
          <w:b/>
          <w:bCs/>
          <w:szCs w:val="19"/>
          <w:lang w:val="sk-SK"/>
        </w:rPr>
      </w:pPr>
    </w:p>
    <w:p w14:paraId="1960E402" w14:textId="1D24991D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2E63084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</w:t>
      </w:r>
      <w:r w:rsidR="00CC19D7">
        <w:rPr>
          <w:rFonts w:cs="Arial"/>
          <w:szCs w:val="19"/>
          <w:lang w:val="sk-SK"/>
        </w:rPr>
        <w:t xml:space="preserve"> všetkým </w:t>
      </w:r>
      <w:r w:rsidRPr="001944A3">
        <w:rPr>
          <w:rFonts w:cs="Arial"/>
          <w:szCs w:val="19"/>
          <w:lang w:val="sk-SK"/>
        </w:rPr>
        <w:t>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0F184F76" w14:textId="77777777" w:rsidR="007731B5" w:rsidRDefault="007731B5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B64219C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71458C42" w14:textId="77777777" w:rsidR="0055792E" w:rsidRDefault="0055792E" w:rsidP="0055792E">
      <w:pPr>
        <w:rPr>
          <w:rFonts w:cs="Arial"/>
          <w:b/>
          <w:bCs/>
          <w:szCs w:val="19"/>
          <w:lang w:val="sk-SK"/>
        </w:rPr>
      </w:pPr>
    </w:p>
    <w:p w14:paraId="1422AC2D" w14:textId="77777777" w:rsidR="0055792E" w:rsidRDefault="0055792E" w:rsidP="0055792E">
      <w:pPr>
        <w:rPr>
          <w:rFonts w:cs="Arial"/>
          <w:b/>
          <w:bCs/>
          <w:szCs w:val="19"/>
          <w:lang w:val="sk-SK"/>
        </w:rPr>
      </w:pPr>
    </w:p>
    <w:p w14:paraId="175349DE" w14:textId="77777777" w:rsidR="0055792E" w:rsidRPr="001944A3" w:rsidRDefault="0055792E" w:rsidP="0055792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D4C258E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7D49A587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062571F" w14:textId="62DB44B0" w:rsidR="00CC19D7" w:rsidRPr="001944A3" w:rsidRDefault="0055792E" w:rsidP="0055792E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 xml:space="preserve">Zodpovedný zamestnanec: meno, priezvisko, funkcia, </w:t>
      </w:r>
      <w:r w:rsidR="00CC19D7" w:rsidRPr="001944A3">
        <w:rPr>
          <w:rFonts w:cs="Arial"/>
          <w:b/>
          <w:bCs/>
          <w:szCs w:val="19"/>
          <w:lang w:val="sk-SK"/>
        </w:rPr>
        <w:t xml:space="preserve">pracovisko </w:t>
      </w:r>
      <w:r w:rsidR="007731B5">
        <w:rPr>
          <w:rFonts w:cs="Arial"/>
          <w:b/>
          <w:bCs/>
          <w:szCs w:val="19"/>
          <w:lang w:val="sk-SK"/>
        </w:rPr>
        <w:t xml:space="preserve">zodpovedného </w:t>
      </w:r>
      <w:r w:rsidR="00CC19D7" w:rsidRPr="001944A3">
        <w:rPr>
          <w:rFonts w:cs="Arial"/>
          <w:b/>
          <w:bCs/>
          <w:szCs w:val="19"/>
          <w:lang w:val="sk-SK"/>
        </w:rPr>
        <w:t>zame</w:t>
      </w:r>
      <w:r w:rsidR="007731B5">
        <w:rPr>
          <w:rFonts w:cs="Arial"/>
          <w:b/>
          <w:bCs/>
          <w:szCs w:val="19"/>
          <w:lang w:val="sk-SK"/>
        </w:rPr>
        <w:t>stnanca, ktorý vykonal prieskum</w:t>
      </w:r>
      <w:r>
        <w:rPr>
          <w:rFonts w:cs="Arial"/>
          <w:b/>
          <w:bCs/>
          <w:szCs w:val="19"/>
          <w:lang w:val="sk-SK"/>
        </w:rPr>
        <w:t>, podpis:</w:t>
      </w:r>
      <w:r w:rsidR="00CC19D7" w:rsidRPr="001944A3">
        <w:rPr>
          <w:rFonts w:cs="Arial"/>
          <w:b/>
          <w:bCs/>
          <w:szCs w:val="19"/>
          <w:lang w:val="sk-SK"/>
        </w:rPr>
        <w:t xml:space="preserve"> </w:t>
      </w:r>
    </w:p>
    <w:p w14:paraId="57B5038C" w14:textId="77777777" w:rsidR="00CC19D7" w:rsidRPr="001944A3" w:rsidRDefault="00CC19D7" w:rsidP="00CC19D7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E823D11" w14:textId="41D9E0EF" w:rsidR="004C4BCE" w:rsidRPr="00CC19D7" w:rsidRDefault="004C4BCE" w:rsidP="004C4BCE">
      <w:pPr>
        <w:outlineLvl w:val="0"/>
        <w:rPr>
          <w:rFonts w:cs="Arial"/>
          <w:color w:val="FF0000"/>
          <w:szCs w:val="19"/>
          <w:lang w:val="sk-SK"/>
        </w:rPr>
      </w:pP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57E8C1CB" w14:textId="10E7102C" w:rsidR="00DC1DB7" w:rsidRPr="00E1567B" w:rsidRDefault="00DC1DB7" w:rsidP="00E1567B">
      <w:pPr>
        <w:rPr>
          <w:rFonts w:cs="Arial"/>
          <w:szCs w:val="19"/>
          <w:lang w:val="sk-SK"/>
        </w:rPr>
      </w:pPr>
    </w:p>
    <w:sectPr w:rsidR="00DC1DB7" w:rsidRPr="00E1567B" w:rsidSect="004D23D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D59D5" w14:textId="77777777" w:rsidR="006F45C8" w:rsidRDefault="006F45C8">
      <w:r>
        <w:separator/>
      </w:r>
    </w:p>
    <w:p w14:paraId="020C2FCD" w14:textId="77777777" w:rsidR="006F45C8" w:rsidRDefault="006F45C8"/>
  </w:endnote>
  <w:endnote w:type="continuationSeparator" w:id="0">
    <w:p w14:paraId="17B27B3B" w14:textId="77777777" w:rsidR="006F45C8" w:rsidRDefault="006F45C8">
      <w:r>
        <w:continuationSeparator/>
      </w:r>
    </w:p>
    <w:p w14:paraId="352E39FC" w14:textId="77777777" w:rsidR="006F45C8" w:rsidRDefault="006F45C8"/>
  </w:endnote>
  <w:endnote w:type="continuationNotice" w:id="1">
    <w:p w14:paraId="67FE73B4" w14:textId="77777777" w:rsidR="006F45C8" w:rsidRDefault="006F45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6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42AC0437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ins w:id="221" w:author="Zuzana Hušeková" w:date="2017-02-16T11:06:00Z">
      <w:r w:rsidR="00F12602">
        <w:rPr>
          <w:i/>
          <w:sz w:val="20"/>
          <w:szCs w:val="20"/>
        </w:rPr>
        <w:t>17</w:t>
      </w:r>
    </w:ins>
    <w:del w:id="222" w:author="Zuzana Hušeková" w:date="2017-02-16T11:06:00Z">
      <w:r w:rsidR="00A659F7" w:rsidDel="00F12602">
        <w:rPr>
          <w:i/>
          <w:sz w:val="20"/>
          <w:szCs w:val="20"/>
        </w:rPr>
        <w:delText>02</w:delText>
      </w:r>
    </w:del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ins w:id="223" w:author="Zuzana Hušeková" w:date="2017-02-16T11:06:00Z">
      <w:r w:rsidR="00F12602">
        <w:rPr>
          <w:i/>
          <w:sz w:val="20"/>
          <w:szCs w:val="20"/>
        </w:rPr>
        <w:t>02</w:t>
      </w:r>
    </w:ins>
    <w:del w:id="224" w:author="Zuzana Hušeková" w:date="2017-02-16T11:06:00Z">
      <w:r w:rsidR="00A659F7" w:rsidDel="00F12602">
        <w:rPr>
          <w:i/>
          <w:sz w:val="20"/>
          <w:szCs w:val="20"/>
        </w:rPr>
        <w:delText>11</w:delText>
      </w:r>
    </w:del>
    <w:r w:rsidR="0056082B">
      <w:rPr>
        <w:i/>
        <w:sz w:val="20"/>
        <w:szCs w:val="20"/>
      </w:rPr>
      <w:t>.201</w:t>
    </w:r>
    <w:ins w:id="225" w:author="Zuzana Hušeková" w:date="2017-02-16T11:07:00Z">
      <w:r w:rsidR="00F12602">
        <w:rPr>
          <w:i/>
          <w:sz w:val="20"/>
          <w:szCs w:val="20"/>
        </w:rPr>
        <w:t>7</w:t>
      </w:r>
    </w:ins>
    <w:del w:id="226" w:author="Zuzana Hušeková" w:date="2017-02-16T11:07:00Z">
      <w:r w:rsidR="0056082B" w:rsidDel="00F12602">
        <w:rPr>
          <w:i/>
          <w:sz w:val="20"/>
          <w:szCs w:val="20"/>
        </w:rPr>
        <w:delText>6</w:delText>
      </w:r>
    </w:del>
    <w:r>
      <w:rPr>
        <w:i/>
        <w:sz w:val="20"/>
        <w:szCs w:val="20"/>
      </w:rPr>
      <w:t xml:space="preserve">, účinnosť: </w:t>
    </w:r>
    <w:ins w:id="227" w:author="Zuzana Hušeková" w:date="2017-02-16T11:07:00Z">
      <w:r w:rsidR="00F12602">
        <w:rPr>
          <w:i/>
          <w:sz w:val="20"/>
          <w:szCs w:val="20"/>
        </w:rPr>
        <w:t>17</w:t>
      </w:r>
    </w:ins>
    <w:del w:id="228" w:author="Zuzana Hušeková" w:date="2017-02-16T11:07:00Z">
      <w:r w:rsidR="00A659F7" w:rsidDel="00F12602">
        <w:rPr>
          <w:i/>
          <w:sz w:val="20"/>
          <w:szCs w:val="20"/>
        </w:rPr>
        <w:delText>02</w:delText>
      </w:r>
    </w:del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ins w:id="229" w:author="Zuzana Hušeková" w:date="2017-02-16T11:07:00Z">
      <w:r w:rsidR="00F12602">
        <w:rPr>
          <w:i/>
          <w:sz w:val="20"/>
          <w:szCs w:val="20"/>
        </w:rPr>
        <w:t>02</w:t>
      </w:r>
    </w:ins>
    <w:del w:id="230" w:author="Zuzana Hušeková" w:date="2017-02-16T11:07:00Z">
      <w:r w:rsidR="00A659F7" w:rsidDel="00F12602">
        <w:rPr>
          <w:i/>
          <w:sz w:val="20"/>
          <w:szCs w:val="20"/>
        </w:rPr>
        <w:delText>11</w:delText>
      </w:r>
    </w:del>
    <w:r w:rsidR="0056082B">
      <w:rPr>
        <w:i/>
        <w:sz w:val="20"/>
        <w:szCs w:val="20"/>
      </w:rPr>
      <w:t>.201</w:t>
    </w:r>
    <w:ins w:id="231" w:author="Zuzana Hušeková" w:date="2017-02-16T11:07:00Z">
      <w:r w:rsidR="00F12602">
        <w:rPr>
          <w:i/>
          <w:sz w:val="20"/>
          <w:szCs w:val="20"/>
        </w:rPr>
        <w:t>7</w:t>
      </w:r>
    </w:ins>
    <w:del w:id="232" w:author="Zuzana Hušeková" w:date="2017-02-16T11:07:00Z">
      <w:r w:rsidR="0056082B" w:rsidDel="00F12602">
        <w:rPr>
          <w:i/>
          <w:sz w:val="20"/>
          <w:szCs w:val="20"/>
        </w:rPr>
        <w:delText>6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4FE2F" w14:textId="77777777" w:rsidR="006F45C8" w:rsidRDefault="006F45C8">
      <w:r>
        <w:separator/>
      </w:r>
    </w:p>
    <w:p w14:paraId="2D683182" w14:textId="77777777" w:rsidR="006F45C8" w:rsidRDefault="006F45C8"/>
  </w:footnote>
  <w:footnote w:type="continuationSeparator" w:id="0">
    <w:p w14:paraId="631766FA" w14:textId="77777777" w:rsidR="006F45C8" w:rsidRDefault="006F45C8">
      <w:r>
        <w:continuationSeparator/>
      </w:r>
    </w:p>
    <w:p w14:paraId="13D67404" w14:textId="77777777" w:rsidR="006F45C8" w:rsidRDefault="006F45C8"/>
  </w:footnote>
  <w:footnote w:type="continuationNotice" w:id="1">
    <w:p w14:paraId="5E828767" w14:textId="77777777" w:rsidR="006F45C8" w:rsidRDefault="006F45C8"/>
  </w:footnote>
  <w:footnote w:id="2">
    <w:p w14:paraId="5BABD72E" w14:textId="358B80E6" w:rsidR="00987B86" w:rsidRPr="00140106" w:rsidRDefault="00987B86" w:rsidP="00346AC3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140106">
        <w:rPr>
          <w:rStyle w:val="Odkaznapoznmkupodiarou"/>
        </w:rPr>
        <w:footnoteRef/>
      </w:r>
      <w:r w:rsidR="00346AC3">
        <w:t xml:space="preserve"> </w:t>
      </w:r>
      <w:r w:rsidR="0072517F" w:rsidRPr="0072517F">
        <w:rPr>
          <w:rFonts w:asciiTheme="majorHAnsi" w:hAnsiTheme="majorHAnsi" w:cstheme="majorHAnsi"/>
          <w:sz w:val="16"/>
          <w:szCs w:val="16"/>
        </w:rPr>
        <w:t xml:space="preserve">Týmto nie je dotknuté právo RO pre OP EVS v schvaľovacom procese ŽoNFP upraviť výšku nárokovaných výdavkov v ŽoNFP, resp. povinnosť žiadateľa vykonať VO v súlade s platnou legislatívou. </w:t>
      </w:r>
    </w:p>
  </w:footnote>
  <w:footnote w:id="3">
    <w:p w14:paraId="61AD58E7" w14:textId="11DF83D8" w:rsidR="00346AC3" w:rsidRPr="00346AC3" w:rsidRDefault="00346AC3" w:rsidP="00346AC3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140106">
        <w:rPr>
          <w:rFonts w:asciiTheme="majorHAnsi" w:hAnsiTheme="majorHAnsi" w:cstheme="majorHAnsi"/>
          <w:szCs w:val="16"/>
        </w:rPr>
        <w:t>Prieskum sa spravidla realizuje prostredníctvom získania/identifikácie aspoň 3 ponúk od potenciálnych dodávateľov na predmet zákazky tovaru, práce alebo služby s cieľom zistenia aktuálnych cenových úrovní. RO pre OP EVS  je oprávnený v prípade, že na úrovni žiadateľa nie je možné získať/identifikovať minimálne 3 cenové ponuky, akceptovať aj nižší počet ponúk, napr. ak predmet prieskumu má jedinečný charakter alebo existuje iba obmedzený počet dodávateľov. Žiadateľ objektívne zdôvodní nižší ako požadovaný počet získaných/identifikovaných cenových ponúk od potenciálnych dodávateľov v časti „Zdôvodnenie výberu“, uvedením rozhodujúcich skutočností (je potrebné brať do úvahy vnútorný trh EÚ, n</w:t>
      </w:r>
      <w:r w:rsidR="00A93034">
        <w:rPr>
          <w:rFonts w:asciiTheme="majorHAnsi" w:hAnsiTheme="majorHAnsi" w:cstheme="majorHAnsi"/>
          <w:szCs w:val="16"/>
        </w:rPr>
        <w:t xml:space="preserve">ielen SR). Žiadateľ  k záznamu o vykonaní </w:t>
      </w:r>
      <w:r w:rsidRPr="00140106">
        <w:rPr>
          <w:rFonts w:asciiTheme="majorHAnsi" w:hAnsiTheme="majorHAnsi" w:cstheme="majorHAnsi"/>
          <w:szCs w:val="16"/>
        </w:rPr>
        <w:t>prieskumu trhu nepredkladá podpornú dokumentáciu (podklady) z v</w:t>
      </w:r>
      <w:r>
        <w:rPr>
          <w:rFonts w:asciiTheme="majorHAnsi" w:hAnsiTheme="majorHAnsi" w:cstheme="majorHAnsi"/>
          <w:szCs w:val="16"/>
        </w:rPr>
        <w:t>ykonaného prieskumu (žiadateľ j</w:t>
      </w:r>
      <w:r w:rsidRPr="00140106">
        <w:rPr>
          <w:rFonts w:asciiTheme="majorHAnsi" w:hAnsiTheme="majorHAnsi" w:cstheme="majorHAnsi"/>
          <w:szCs w:val="16"/>
        </w:rPr>
        <w:t>e povinný túto dokumentáciu uchovávať u seba).</w:t>
      </w:r>
    </w:p>
  </w:footnote>
  <w:footnote w:id="4">
    <w:p w14:paraId="3AC73621" w14:textId="5A0FE57C" w:rsidR="00CB2554" w:rsidRPr="00F12602" w:rsidRDefault="00CB2554" w:rsidP="00F12602">
      <w:pPr>
        <w:pStyle w:val="Textpoznmkypodiarou"/>
        <w:jc w:val="both"/>
        <w:rPr>
          <w:lang w:val="sk-SK"/>
        </w:rPr>
      </w:pPr>
      <w:ins w:id="189" w:author="Slavomír Gajarský" w:date="2017-02-03T11:29:00Z">
        <w:r>
          <w:rPr>
            <w:rStyle w:val="Odkaznapoznmkupodiarou"/>
          </w:rPr>
          <w:footnoteRef/>
        </w:r>
        <w:r>
          <w:t xml:space="preserve"> </w:t>
        </w:r>
        <w:r w:rsidR="00600658">
          <w:rPr>
            <w:rFonts w:cs="Arial"/>
            <w:color w:val="000000"/>
            <w:szCs w:val="19"/>
            <w:lang w:val="sk-SK"/>
          </w:rPr>
          <w:t>Predmet prieskumu</w:t>
        </w:r>
        <w:r>
          <w:rPr>
            <w:rFonts w:cs="Arial"/>
            <w:color w:val="000000"/>
            <w:szCs w:val="19"/>
            <w:lang w:val="sk-SK"/>
          </w:rPr>
          <w:t xml:space="preserve"> musí byť v súlade </w:t>
        </w:r>
        <w:r w:rsidR="006152CD">
          <w:rPr>
            <w:rFonts w:cs="Arial"/>
            <w:color w:val="000000"/>
            <w:szCs w:val="19"/>
            <w:lang w:val="sk-SK"/>
          </w:rPr>
          <w:t>s komentárom</w:t>
        </w:r>
        <w:r>
          <w:rPr>
            <w:rFonts w:cs="Arial"/>
            <w:color w:val="000000"/>
            <w:szCs w:val="19"/>
            <w:lang w:val="sk-SK"/>
          </w:rPr>
          <w:t xml:space="preserve"> relevantnej rozpočtovej položky/relevantných rozpočtových položiek v rozpočte projektu</w:t>
        </w:r>
        <w:r w:rsidR="00600658">
          <w:rPr>
            <w:rFonts w:cs="Arial"/>
            <w:color w:val="000000"/>
            <w:szCs w:val="19"/>
            <w:lang w:val="sk-SK"/>
          </w:rPr>
          <w:t>.</w:t>
        </w:r>
        <w:r>
          <w:rPr>
            <w:rFonts w:cs="Arial"/>
            <w:color w:val="000000"/>
            <w:szCs w:val="19"/>
            <w:lang w:val="sk-SK"/>
          </w:rPr>
          <w:t xml:space="preserve">   </w:t>
        </w:r>
      </w:ins>
    </w:p>
  </w:footnote>
  <w:footnote w:id="5">
    <w:p w14:paraId="210CDB58" w14:textId="629FEEF3" w:rsidR="00A22CE0" w:rsidRPr="007731B5" w:rsidRDefault="00A22CE0" w:rsidP="00346AC3">
      <w:pPr>
        <w:pStyle w:val="Textpoznmkypodiarou"/>
        <w:jc w:val="both"/>
        <w:rPr>
          <w:rFonts w:asciiTheme="majorHAnsi" w:hAnsiTheme="majorHAnsi" w:cstheme="majorHAnsi"/>
          <w:szCs w:val="16"/>
          <w:lang w:val="sk-SK"/>
        </w:rPr>
      </w:pPr>
      <w:r w:rsidRPr="007731B5">
        <w:rPr>
          <w:rStyle w:val="Odkaznapoznmkupodiarou"/>
          <w:rFonts w:asciiTheme="majorHAnsi" w:hAnsiTheme="majorHAnsi" w:cstheme="majorHAnsi"/>
          <w:szCs w:val="16"/>
        </w:rPr>
        <w:footnoteRef/>
      </w:r>
      <w:ins w:id="218" w:author="Slavomír Gajarský" w:date="2017-02-03T11:29:00Z">
        <w:r w:rsidR="00CB2554">
          <w:rPr>
            <w:rFonts w:asciiTheme="majorHAnsi" w:hAnsiTheme="majorHAnsi" w:cstheme="majorHAnsi"/>
            <w:szCs w:val="16"/>
          </w:rPr>
          <w:t xml:space="preserve"> </w:t>
        </w:r>
      </w:ins>
      <w:del w:id="219" w:author="Slavomír Gajarský" w:date="2017-02-03T11:29:00Z">
        <w:r w:rsidRPr="007731B5" w:rsidDel="00CB2554">
          <w:rPr>
            <w:rFonts w:asciiTheme="majorHAnsi" w:hAnsiTheme="majorHAnsi" w:cstheme="majorHAnsi"/>
            <w:szCs w:val="16"/>
          </w:rPr>
          <w:delText xml:space="preserve"> </w:delText>
        </w:r>
      </w:del>
      <w:r w:rsidRPr="007731B5">
        <w:rPr>
          <w:rFonts w:asciiTheme="majorHAnsi" w:hAnsiTheme="majorHAnsi" w:cstheme="majorHAnsi"/>
          <w:szCs w:val="16"/>
          <w:lang w:val="sk-SK"/>
        </w:rPr>
        <w:t>Dátum zaslania „Výzvy</w:t>
      </w:r>
      <w:r w:rsidR="00AB7D4E">
        <w:rPr>
          <w:rFonts w:asciiTheme="majorHAnsi" w:hAnsiTheme="majorHAnsi" w:cstheme="majorHAnsi"/>
          <w:szCs w:val="16"/>
          <w:lang w:val="sk-SK"/>
        </w:rPr>
        <w:t xml:space="preserve"> na predloženie cenovej ponuky“/</w:t>
      </w:r>
      <w:r w:rsidRPr="007731B5">
        <w:rPr>
          <w:rFonts w:asciiTheme="majorHAnsi" w:hAnsiTheme="majorHAnsi" w:cstheme="majorHAnsi"/>
          <w:szCs w:val="16"/>
          <w:lang w:val="sk-SK"/>
        </w:rPr>
        <w:t>vyhľadávania cien. „Výzva na predloženie cenovej ponuky“ je relevantná iba v prípade vykonania prieskumu</w:t>
      </w:r>
      <w:r w:rsidR="000849B0">
        <w:rPr>
          <w:rFonts w:asciiTheme="majorHAnsi" w:hAnsiTheme="majorHAnsi" w:cstheme="majorHAnsi"/>
          <w:szCs w:val="16"/>
          <w:lang w:val="sk-SK"/>
        </w:rPr>
        <w:t xml:space="preserve"> poštou, faxom alebo e-mailom. </w:t>
      </w:r>
      <w:r w:rsidR="00FC71E3">
        <w:rPr>
          <w:rFonts w:asciiTheme="majorHAnsi" w:hAnsiTheme="majorHAnsi" w:cstheme="majorHAnsi"/>
          <w:szCs w:val="16"/>
          <w:lang w:val="sk-SK"/>
        </w:rPr>
        <w:t xml:space="preserve">„Výzvu“ je </w:t>
      </w:r>
      <w:r w:rsidRPr="007731B5">
        <w:rPr>
          <w:rFonts w:asciiTheme="majorHAnsi" w:hAnsiTheme="majorHAnsi" w:cstheme="majorHAnsi"/>
          <w:szCs w:val="16"/>
          <w:lang w:val="sk-SK"/>
        </w:rPr>
        <w:t xml:space="preserve">potrebné zaslať všetkým osloveným subjektom súčasne. </w:t>
      </w:r>
      <w:bookmarkStart w:id="220" w:name="_GoBack"/>
      <w:bookmarkEnd w:id="220"/>
    </w:p>
  </w:footnote>
  <w:footnote w:id="6">
    <w:p w14:paraId="03FEC7AA" w14:textId="4693028A" w:rsidR="001D0E21" w:rsidRPr="00A22CE0" w:rsidRDefault="00D923C2" w:rsidP="001D0E21">
      <w:pPr>
        <w:pStyle w:val="Textpoznmkypodiarou"/>
        <w:jc w:val="both"/>
        <w:rPr>
          <w:lang w:val="sk-SK"/>
        </w:rPr>
      </w:pPr>
      <w:r w:rsidRPr="00DC3B73">
        <w:rPr>
          <w:rStyle w:val="Odkaznapoznmkupodiarou"/>
          <w:color w:val="000000" w:themeColor="text1"/>
        </w:rPr>
        <w:footnoteRef/>
      </w:r>
      <w:r w:rsidRPr="00DC3B73">
        <w:rPr>
          <w:color w:val="000000" w:themeColor="text1"/>
        </w:rPr>
        <w:t xml:space="preserve"> </w:t>
      </w:r>
      <w:r w:rsidR="001D0E21" w:rsidRPr="00DC3B73">
        <w:rPr>
          <w:color w:val="000000" w:themeColor="text1"/>
          <w:lang w:val="sk-SK"/>
        </w:rPr>
        <w:t>V prípade, ak žiadateľ už má uzatvorený zmluvný vzťah, na základe ktorého v minulosti obstarával tovary, práce, služby a plánuje na základe tohto zmluvného vzťahu obstarávať tovary, práce, služby aj do budúcna ako prijímateľ, tak do stĺpca „Identifikačné údaje“ uvedie zazmluvneného dodávateľa a v časti „Zd</w:t>
      </w:r>
      <w:r w:rsidR="00116F35">
        <w:rPr>
          <w:color w:val="000000" w:themeColor="text1"/>
          <w:lang w:val="sk-SK"/>
        </w:rPr>
        <w:t>ô</w:t>
      </w:r>
      <w:r w:rsidR="001D0E21" w:rsidRPr="00DC3B73">
        <w:rPr>
          <w:color w:val="000000" w:themeColor="text1"/>
          <w:lang w:val="sk-SK"/>
        </w:rPr>
        <w:t xml:space="preserve">vodnenie výberu“ uvedie, že ide o zmluvný vzťah a ako prílohu v tomto prípade priloží uzatvorený zmluvný vzťah. </w:t>
      </w:r>
      <w:r w:rsidR="001D0E21">
        <w:rPr>
          <w:color w:val="000000" w:themeColor="text1"/>
          <w:lang w:val="sk-SK"/>
        </w:rPr>
        <w:t>V tomto prípade bod č. 4, 5, 6, 8 a 9 žiadateľ nevypĺňa.</w:t>
      </w:r>
    </w:p>
    <w:p w14:paraId="63CF0844" w14:textId="629479A7" w:rsidR="00D923C2" w:rsidRPr="00A22CE0" w:rsidRDefault="00D923C2" w:rsidP="00D923C2">
      <w:pPr>
        <w:pStyle w:val="Textpoznmkypodiarou"/>
        <w:jc w:val="both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Nosková">
    <w15:presenceInfo w15:providerId="AD" w15:userId="S-1-5-21-352021142-1903484755-3030794557-204858"/>
  </w15:person>
  <w15:person w15:author="Slavomír Gajarský">
    <w15:presenceInfo w15:providerId="None" w15:userId="Slavomír Gajarský"/>
  </w15:person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BA0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49B0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055F"/>
    <w:rsid w:val="000A25AE"/>
    <w:rsid w:val="000A3642"/>
    <w:rsid w:val="000A36BA"/>
    <w:rsid w:val="000A39C8"/>
    <w:rsid w:val="000A4D30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683F"/>
    <w:rsid w:val="000D76C8"/>
    <w:rsid w:val="000D7DB9"/>
    <w:rsid w:val="000E0853"/>
    <w:rsid w:val="000E1B66"/>
    <w:rsid w:val="000E230D"/>
    <w:rsid w:val="000E2B53"/>
    <w:rsid w:val="000E2FDD"/>
    <w:rsid w:val="000E3A9F"/>
    <w:rsid w:val="000E49F2"/>
    <w:rsid w:val="000E530F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8E8"/>
    <w:rsid w:val="00112F2E"/>
    <w:rsid w:val="00114550"/>
    <w:rsid w:val="001148D1"/>
    <w:rsid w:val="0011692E"/>
    <w:rsid w:val="00116F3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106"/>
    <w:rsid w:val="00141BC6"/>
    <w:rsid w:val="001425A9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748"/>
    <w:rsid w:val="00165932"/>
    <w:rsid w:val="00166C7E"/>
    <w:rsid w:val="0017198C"/>
    <w:rsid w:val="0017341C"/>
    <w:rsid w:val="0017349C"/>
    <w:rsid w:val="00174A21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C55"/>
    <w:rsid w:val="001C4D12"/>
    <w:rsid w:val="001C5C1C"/>
    <w:rsid w:val="001C5E16"/>
    <w:rsid w:val="001C7422"/>
    <w:rsid w:val="001D01EF"/>
    <w:rsid w:val="001D0E21"/>
    <w:rsid w:val="001D0FFE"/>
    <w:rsid w:val="001D1CDD"/>
    <w:rsid w:val="001D28FE"/>
    <w:rsid w:val="001D3B47"/>
    <w:rsid w:val="001D53F8"/>
    <w:rsid w:val="001D6EF6"/>
    <w:rsid w:val="001D7619"/>
    <w:rsid w:val="001E0CD8"/>
    <w:rsid w:val="001E19FE"/>
    <w:rsid w:val="001E209F"/>
    <w:rsid w:val="001E350D"/>
    <w:rsid w:val="001E472B"/>
    <w:rsid w:val="001E5387"/>
    <w:rsid w:val="001F0C13"/>
    <w:rsid w:val="001F1A1D"/>
    <w:rsid w:val="001F2A69"/>
    <w:rsid w:val="001F4931"/>
    <w:rsid w:val="001F6057"/>
    <w:rsid w:val="001F6B72"/>
    <w:rsid w:val="002003CD"/>
    <w:rsid w:val="00200D0A"/>
    <w:rsid w:val="00201A11"/>
    <w:rsid w:val="0020313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126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575C0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7F4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1C8D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623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AC3"/>
    <w:rsid w:val="003474AD"/>
    <w:rsid w:val="00347665"/>
    <w:rsid w:val="0035286E"/>
    <w:rsid w:val="003530AF"/>
    <w:rsid w:val="0035528F"/>
    <w:rsid w:val="0035616E"/>
    <w:rsid w:val="00356917"/>
    <w:rsid w:val="00356B55"/>
    <w:rsid w:val="00356E7D"/>
    <w:rsid w:val="00360290"/>
    <w:rsid w:val="003604A4"/>
    <w:rsid w:val="003604AC"/>
    <w:rsid w:val="00360E40"/>
    <w:rsid w:val="00360EB6"/>
    <w:rsid w:val="00362BC5"/>
    <w:rsid w:val="00363B44"/>
    <w:rsid w:val="00363C6B"/>
    <w:rsid w:val="00364335"/>
    <w:rsid w:val="00364FDC"/>
    <w:rsid w:val="00365635"/>
    <w:rsid w:val="003704F9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650D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291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09E"/>
    <w:rsid w:val="0045135E"/>
    <w:rsid w:val="00451FBB"/>
    <w:rsid w:val="00453BA2"/>
    <w:rsid w:val="00454EC0"/>
    <w:rsid w:val="004550CB"/>
    <w:rsid w:val="00455AF8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67345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078B"/>
    <w:rsid w:val="00501355"/>
    <w:rsid w:val="00502BD0"/>
    <w:rsid w:val="005038B3"/>
    <w:rsid w:val="005048C8"/>
    <w:rsid w:val="00504A2E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0F53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5792E"/>
    <w:rsid w:val="0056082B"/>
    <w:rsid w:val="00560A41"/>
    <w:rsid w:val="00560CD5"/>
    <w:rsid w:val="00564717"/>
    <w:rsid w:val="0056545F"/>
    <w:rsid w:val="005669C2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BC"/>
    <w:rsid w:val="005C58E2"/>
    <w:rsid w:val="005C5E98"/>
    <w:rsid w:val="005C6304"/>
    <w:rsid w:val="005C6887"/>
    <w:rsid w:val="005D08C5"/>
    <w:rsid w:val="005D1199"/>
    <w:rsid w:val="005D2A73"/>
    <w:rsid w:val="005D3EAD"/>
    <w:rsid w:val="005D5D38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658"/>
    <w:rsid w:val="0060073E"/>
    <w:rsid w:val="00600B2B"/>
    <w:rsid w:val="00602B47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52CD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3F36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377F"/>
    <w:rsid w:val="00646B81"/>
    <w:rsid w:val="00646CD0"/>
    <w:rsid w:val="006477A1"/>
    <w:rsid w:val="006501B2"/>
    <w:rsid w:val="00650238"/>
    <w:rsid w:val="006505FF"/>
    <w:rsid w:val="0065122F"/>
    <w:rsid w:val="00655A59"/>
    <w:rsid w:val="00655B25"/>
    <w:rsid w:val="006617D9"/>
    <w:rsid w:val="006620EF"/>
    <w:rsid w:val="00664341"/>
    <w:rsid w:val="00665BA7"/>
    <w:rsid w:val="006666A9"/>
    <w:rsid w:val="00667BC4"/>
    <w:rsid w:val="00667E79"/>
    <w:rsid w:val="00670284"/>
    <w:rsid w:val="0067131B"/>
    <w:rsid w:val="0067160B"/>
    <w:rsid w:val="00671734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3FA8"/>
    <w:rsid w:val="006F452F"/>
    <w:rsid w:val="006F45C8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7F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3FD0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31B5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0B0D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157D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8B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673"/>
    <w:rsid w:val="007F186F"/>
    <w:rsid w:val="007F5CF4"/>
    <w:rsid w:val="00800D00"/>
    <w:rsid w:val="008029C8"/>
    <w:rsid w:val="00804049"/>
    <w:rsid w:val="00805A0D"/>
    <w:rsid w:val="00805A65"/>
    <w:rsid w:val="00805C79"/>
    <w:rsid w:val="00807DF9"/>
    <w:rsid w:val="00810268"/>
    <w:rsid w:val="00811DAC"/>
    <w:rsid w:val="00811F6A"/>
    <w:rsid w:val="008122FD"/>
    <w:rsid w:val="0081333D"/>
    <w:rsid w:val="008139C6"/>
    <w:rsid w:val="00813D64"/>
    <w:rsid w:val="00814BF0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0C9E"/>
    <w:rsid w:val="008341B7"/>
    <w:rsid w:val="00834804"/>
    <w:rsid w:val="00836BD1"/>
    <w:rsid w:val="00836DBC"/>
    <w:rsid w:val="00840735"/>
    <w:rsid w:val="008413C9"/>
    <w:rsid w:val="00842802"/>
    <w:rsid w:val="00842850"/>
    <w:rsid w:val="00842875"/>
    <w:rsid w:val="00843E01"/>
    <w:rsid w:val="00844D1E"/>
    <w:rsid w:val="00844D4F"/>
    <w:rsid w:val="00845340"/>
    <w:rsid w:val="00847A27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1FA"/>
    <w:rsid w:val="0086481A"/>
    <w:rsid w:val="0086552D"/>
    <w:rsid w:val="00872179"/>
    <w:rsid w:val="00872796"/>
    <w:rsid w:val="008728B4"/>
    <w:rsid w:val="00872BB2"/>
    <w:rsid w:val="00875E04"/>
    <w:rsid w:val="00877925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17DF4"/>
    <w:rsid w:val="00922003"/>
    <w:rsid w:val="00922CE7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1DB4"/>
    <w:rsid w:val="0095417C"/>
    <w:rsid w:val="00956973"/>
    <w:rsid w:val="00956BBB"/>
    <w:rsid w:val="00962260"/>
    <w:rsid w:val="00962584"/>
    <w:rsid w:val="00963616"/>
    <w:rsid w:val="009643EE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B86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97C00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BB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2CE0"/>
    <w:rsid w:val="00A24277"/>
    <w:rsid w:val="00A263D8"/>
    <w:rsid w:val="00A27784"/>
    <w:rsid w:val="00A3032D"/>
    <w:rsid w:val="00A30D33"/>
    <w:rsid w:val="00A31414"/>
    <w:rsid w:val="00A31AF1"/>
    <w:rsid w:val="00A32452"/>
    <w:rsid w:val="00A32E1E"/>
    <w:rsid w:val="00A3483E"/>
    <w:rsid w:val="00A35DDF"/>
    <w:rsid w:val="00A370B5"/>
    <w:rsid w:val="00A40230"/>
    <w:rsid w:val="00A40DDB"/>
    <w:rsid w:val="00A423F9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9F7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8729D"/>
    <w:rsid w:val="00A911FC"/>
    <w:rsid w:val="00A918F7"/>
    <w:rsid w:val="00A93034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1E2D"/>
    <w:rsid w:val="00AB2ED1"/>
    <w:rsid w:val="00AB4DDF"/>
    <w:rsid w:val="00AB7D4E"/>
    <w:rsid w:val="00AC09B5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1AF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348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45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1CD6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67B2"/>
    <w:rsid w:val="00B771A6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689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3AF3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5E55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554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19D7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3890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1085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47B8D"/>
    <w:rsid w:val="00D50A8E"/>
    <w:rsid w:val="00D51608"/>
    <w:rsid w:val="00D53974"/>
    <w:rsid w:val="00D54079"/>
    <w:rsid w:val="00D62B3E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51DD"/>
    <w:rsid w:val="00D863A1"/>
    <w:rsid w:val="00D8670F"/>
    <w:rsid w:val="00D873ED"/>
    <w:rsid w:val="00D923C2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55E1"/>
    <w:rsid w:val="00DB68C7"/>
    <w:rsid w:val="00DC00F4"/>
    <w:rsid w:val="00DC0EF1"/>
    <w:rsid w:val="00DC1DB7"/>
    <w:rsid w:val="00DC3B73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3A26"/>
    <w:rsid w:val="00DE4B1A"/>
    <w:rsid w:val="00DE50F2"/>
    <w:rsid w:val="00DE5D4E"/>
    <w:rsid w:val="00DE6140"/>
    <w:rsid w:val="00DE69EF"/>
    <w:rsid w:val="00DE6A28"/>
    <w:rsid w:val="00DE7EAB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3433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52A"/>
    <w:rsid w:val="00EA7878"/>
    <w:rsid w:val="00EB181B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34B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602"/>
    <w:rsid w:val="00F12F94"/>
    <w:rsid w:val="00F14C40"/>
    <w:rsid w:val="00F1595C"/>
    <w:rsid w:val="00F1784D"/>
    <w:rsid w:val="00F17F4C"/>
    <w:rsid w:val="00F21BAF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02AE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0A7"/>
    <w:rsid w:val="00FA7C18"/>
    <w:rsid w:val="00FB0152"/>
    <w:rsid w:val="00FB042F"/>
    <w:rsid w:val="00FB1187"/>
    <w:rsid w:val="00FB142D"/>
    <w:rsid w:val="00FB1FD2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970"/>
    <w:rsid w:val="00FC607E"/>
    <w:rsid w:val="00FC6194"/>
    <w:rsid w:val="00FC61A8"/>
    <w:rsid w:val="00FC6AD7"/>
    <w:rsid w:val="00FC6C53"/>
    <w:rsid w:val="00FC71E3"/>
    <w:rsid w:val="00FC7BBB"/>
    <w:rsid w:val="00FD1938"/>
    <w:rsid w:val="00FD1A0A"/>
    <w:rsid w:val="00FD2BA4"/>
    <w:rsid w:val="00FD31B9"/>
    <w:rsid w:val="00FD3469"/>
    <w:rsid w:val="00FD5BDB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E7BF1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0DE67-BEE2-4193-B3E4-0D22EAC66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3BBF84-73F3-4C9F-81F9-80B7EBED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146</cp:revision>
  <cp:lastPrinted>2006-02-10T13:19:00Z</cp:lastPrinted>
  <dcterms:created xsi:type="dcterms:W3CDTF">2016-08-03T07:36:00Z</dcterms:created>
  <dcterms:modified xsi:type="dcterms:W3CDTF">2017-02-16T10:08:00Z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